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86257" w:rsidRPr="00AD3C21" w:rsidTr="000527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57" w:rsidRDefault="00F86257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57" w:rsidRPr="00AD3C21" w:rsidRDefault="00F86257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86257">
              <w:rPr>
                <w:b/>
                <w:sz w:val="26"/>
                <w:szCs w:val="26"/>
                <w:lang w:val="en-US"/>
              </w:rPr>
              <w:t>203A149</w:t>
            </w:r>
          </w:p>
        </w:tc>
      </w:tr>
      <w:tr w:rsidR="00F86257" w:rsidTr="000527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57" w:rsidRDefault="00F86257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57" w:rsidRPr="00C44B8B" w:rsidRDefault="00F86257" w:rsidP="0005274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F86257">
              <w:rPr>
                <w:b/>
                <w:sz w:val="26"/>
                <w:szCs w:val="26"/>
                <w:u w:val="single"/>
                <w:lang w:val="en-US"/>
              </w:rPr>
              <w:t>2054171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6D6FFD" w:rsidRPr="00F86257">
        <w:rPr>
          <w:b/>
          <w:sz w:val="26"/>
          <w:szCs w:val="26"/>
        </w:rPr>
        <w:t>Швеллер 10П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6D6FFD">
        <w:rPr>
          <w:sz w:val="24"/>
          <w:szCs w:val="24"/>
        </w:rPr>
        <w:t>ГОСТ 8240-97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6D6FFD" w:rsidRPr="00F86257">
        <w:rPr>
          <w:b/>
          <w:sz w:val="24"/>
          <w:szCs w:val="24"/>
          <w:u w:val="single"/>
        </w:rPr>
        <w:t>ГОСТ 8240-97 «Швеллеры стальные горячекатаные. Сортамент»</w:t>
      </w:r>
      <w:r w:rsidR="00E36A51" w:rsidRPr="00F86257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68A" w:rsidRDefault="0017768A">
      <w:r>
        <w:separator/>
      </w:r>
    </w:p>
  </w:endnote>
  <w:endnote w:type="continuationSeparator" w:id="0">
    <w:p w:rsidR="0017768A" w:rsidRDefault="00177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68A" w:rsidRDefault="0017768A">
      <w:r>
        <w:separator/>
      </w:r>
    </w:p>
  </w:footnote>
  <w:footnote w:type="continuationSeparator" w:id="0">
    <w:p w:rsidR="0017768A" w:rsidRDefault="00177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C6C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68A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CE5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6FFD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257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872C-DF47-455A-8589-56490F95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2014-04-16T09:21:00Z</dcterms:created>
  <dcterms:modified xsi:type="dcterms:W3CDTF">2014-09-12T11:19:00Z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